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78A" w:rsidRDefault="00B9478A" w:rsidP="00B9478A">
      <w:pPr>
        <w:spacing w:after="0"/>
        <w:jc w:val="center"/>
      </w:pPr>
      <w:r>
        <w:rPr>
          <w:noProof/>
        </w:rPr>
        <w:drawing>
          <wp:inline distT="0" distB="0" distL="0" distR="0">
            <wp:extent cx="3427010" cy="2182449"/>
            <wp:effectExtent l="19050" t="0" r="1990" b="0"/>
            <wp:docPr id="1" name="Picture 22" descr="Figure 1.10 FX GUI Application Window  &amp; a Dialog Box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.10 FX GUI Application Window  &amp; a Dialog Box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1183" cy="218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78A" w:rsidRDefault="00B9478A" w:rsidP="00B9478A">
      <w:pPr>
        <w:numPr>
          <w:ins w:id="0" w:author="Patrick Smith" w:date="2020-11-06T19:28:00Z"/>
        </w:numPr>
        <w:spacing w:after="0" w:line="261" w:lineRule="auto"/>
        <w:rPr>
          <w:ins w:id="1" w:author="Patrick Smith" w:date="2020-11-06T19:28:00Z"/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18"/>
        </w:rPr>
        <w:t>Figure 11.10</w:t>
      </w:r>
    </w:p>
    <w:p w:rsidR="00B9478A" w:rsidRDefault="00B9478A" w:rsidP="00B9478A">
      <w:pPr>
        <w:spacing w:after="0" w:line="261" w:lineRule="auto"/>
        <w:ind w:hanging="10"/>
        <w:rPr>
          <w:rFonts w:ascii="Arial" w:eastAsia="Arial" w:hAnsi="Arial" w:cs="Arial"/>
          <w:sz w:val="20"/>
        </w:rPr>
      </w:pPr>
      <w:proofErr w:type="gramStart"/>
      <w:r>
        <w:rPr>
          <w:rFonts w:ascii="Arial" w:eastAsia="Arial" w:hAnsi="Arial" w:cs="Arial"/>
          <w:sz w:val="20"/>
        </w:rPr>
        <w:t>Display of a message box within an FX GUI application.</w:t>
      </w:r>
      <w:proofErr w:type="gramEnd"/>
    </w:p>
    <w:p w:rsidR="00B9478A" w:rsidRDefault="00B9478A" w:rsidP="00B9478A">
      <w:pPr>
        <w:spacing w:after="0" w:line="261" w:lineRule="auto"/>
        <w:ind w:hanging="10"/>
        <w:rPr>
          <w:b/>
          <w:sz w:val="24"/>
          <w:szCs w:val="24"/>
        </w:rPr>
      </w:pP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9478A"/>
    <w:rsid w:val="003F36CC"/>
    <w:rsid w:val="00B9478A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4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7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2021-01-27T14:57:00Z</dcterms:created>
  <dcterms:modified xsi:type="dcterms:W3CDTF">2021-01-27T14:57:00Z</dcterms:modified>
</cp:coreProperties>
</file>